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6"/>
        <w:gridCol w:w="5386"/>
        <w:gridCol w:w="1490"/>
      </w:tblGrid>
      <w:tr w:rsidR="000F4E93" w14:paraId="1DBFFA33" w14:textId="77777777" w:rsidTr="00652847">
        <w:trPr>
          <w:trHeight w:val="416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ECD11" w14:textId="77777777" w:rsidR="000F4E93" w:rsidRDefault="00EB3982" w:rsidP="00652847">
            <w:pPr>
              <w:pStyle w:val="En-tte"/>
              <w:jc w:val="center"/>
              <w:rPr>
                <w:rFonts w:ascii="Arial Narrow" w:hAnsi="Arial Narrow" w:cs="Arial Narrow"/>
                <w:b/>
                <w:bCs/>
                <w:color w:val="404040"/>
              </w:rPr>
            </w:pPr>
            <w:r>
              <w:rPr>
                <w:rFonts w:ascii="Arial Narrow" w:hAnsi="Arial Narrow" w:cs="Arial Narrow"/>
                <w:b/>
                <w:bCs/>
                <w:noProof/>
                <w:color w:val="404040"/>
              </w:rPr>
              <w:drawing>
                <wp:inline distT="0" distB="0" distL="0" distR="0" wp14:anchorId="5F119054" wp14:editId="3FDAD2F0">
                  <wp:extent cx="1257300" cy="468144"/>
                  <wp:effectExtent l="0" t="0" r="0" b="0"/>
                  <wp:docPr id="1" name="Image 0" descr="logo-gpa-188x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gpa-188x70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468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244061"/>
              <w:right w:val="single" w:sz="4" w:space="0" w:color="244061"/>
            </w:tcBorders>
            <w:vAlign w:val="center"/>
            <w:hideMark/>
          </w:tcPr>
          <w:p w14:paraId="70FDEE86" w14:textId="77777777" w:rsidR="000F4E93" w:rsidRDefault="000F4E93" w:rsidP="00652847">
            <w:pPr>
              <w:pStyle w:val="En-tte"/>
              <w:jc w:val="center"/>
              <w:rPr>
                <w:rFonts w:ascii="Calibri" w:hAnsi="Calibri" w:cs="Arial Narrow"/>
                <w:b/>
                <w:bCs/>
                <w:color w:val="404040"/>
              </w:rPr>
            </w:pPr>
            <w:r>
              <w:rPr>
                <w:rFonts w:ascii="Calibri" w:hAnsi="Calibri" w:cs="Arial Narrow"/>
                <w:b/>
                <w:bCs/>
                <w:color w:val="404040"/>
              </w:rPr>
              <w:t>FICHE</w:t>
            </w:r>
          </w:p>
        </w:tc>
        <w:tc>
          <w:tcPr>
            <w:tcW w:w="1559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244061"/>
            <w:vAlign w:val="center"/>
            <w:hideMark/>
          </w:tcPr>
          <w:p w14:paraId="58B47381" w14:textId="77777777" w:rsidR="000F4E93" w:rsidRDefault="000F4E93" w:rsidP="00652847">
            <w:pPr>
              <w:pStyle w:val="En-tte"/>
              <w:jc w:val="center"/>
              <w:rPr>
                <w:rFonts w:ascii="Calibri" w:hAnsi="Calibri" w:cs="Arial Narrow"/>
                <w:b/>
                <w:bCs/>
                <w:color w:val="FFFFFF"/>
              </w:rPr>
            </w:pPr>
            <w:r>
              <w:rPr>
                <w:rFonts w:ascii="Calibri" w:hAnsi="Calibri" w:cs="Arial Narrow"/>
                <w:b/>
                <w:bCs/>
                <w:color w:val="FFFFFF"/>
              </w:rPr>
              <w:t>R5 – F7 – V</w:t>
            </w:r>
            <w:r w:rsidR="00030998">
              <w:rPr>
                <w:rFonts w:ascii="Calibri" w:hAnsi="Calibri" w:cs="Arial Narrow"/>
                <w:b/>
                <w:bCs/>
                <w:color w:val="FFFFFF"/>
              </w:rPr>
              <w:t>3</w:t>
            </w:r>
          </w:p>
        </w:tc>
      </w:tr>
      <w:tr w:rsidR="000F4E93" w14:paraId="2419CCCB" w14:textId="77777777" w:rsidTr="00652847">
        <w:trPr>
          <w:trHeight w:val="41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E444D" w14:textId="77777777" w:rsidR="000F4E93" w:rsidRDefault="000F4E93" w:rsidP="00652847">
            <w:pPr>
              <w:rPr>
                <w:rFonts w:ascii="Arial Narrow" w:hAnsi="Arial Narrow" w:cs="Arial Narrow"/>
                <w:b/>
                <w:bCs/>
                <w:color w:val="404040"/>
              </w:rPr>
            </w:pPr>
          </w:p>
        </w:tc>
        <w:tc>
          <w:tcPr>
            <w:tcW w:w="5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244061"/>
            <w:vAlign w:val="center"/>
            <w:hideMark/>
          </w:tcPr>
          <w:p w14:paraId="17BF2CA5" w14:textId="2172C52B" w:rsidR="000F4E93" w:rsidRPr="000F4E93" w:rsidRDefault="000F4E93" w:rsidP="00652847">
            <w:pPr>
              <w:jc w:val="center"/>
              <w:rPr>
                <w:rFonts w:asciiTheme="minorHAnsi" w:hAnsiTheme="minorHAnsi"/>
                <w:b/>
              </w:rPr>
            </w:pPr>
            <w:r w:rsidRPr="000F4E93">
              <w:rPr>
                <w:rFonts w:asciiTheme="minorHAnsi" w:hAnsiTheme="minorHAnsi"/>
                <w:b/>
              </w:rPr>
              <w:t xml:space="preserve">Annexe </w:t>
            </w:r>
            <w:r>
              <w:rPr>
                <w:rFonts w:asciiTheme="minorHAnsi" w:hAnsiTheme="minorHAnsi"/>
                <w:b/>
              </w:rPr>
              <w:t xml:space="preserve">AE </w:t>
            </w:r>
            <w:r w:rsidRPr="000F4E93">
              <w:rPr>
                <w:rFonts w:asciiTheme="minorHAnsi" w:hAnsiTheme="minorHAnsi"/>
                <w:b/>
              </w:rPr>
              <w:t xml:space="preserve">n°3 : </w:t>
            </w:r>
            <w:r w:rsidR="007463C5">
              <w:rPr>
                <w:rFonts w:asciiTheme="minorHAnsi" w:hAnsiTheme="minorHAnsi"/>
                <w:b/>
              </w:rPr>
              <w:t>Travaux</w:t>
            </w:r>
            <w:r w:rsidR="007463C5" w:rsidRPr="00D432A7">
              <w:rPr>
                <w:rFonts w:asciiTheme="minorHAnsi" w:hAnsiTheme="minorHAnsi"/>
                <w:b/>
              </w:rPr>
              <w:t xml:space="preserve"> confiées à des petites et moyennes entreprises ou des artisans</w:t>
            </w:r>
          </w:p>
        </w:tc>
        <w:tc>
          <w:tcPr>
            <w:tcW w:w="1559" w:type="dxa"/>
            <w:tcBorders>
              <w:top w:val="single" w:sz="4" w:space="0" w:color="244061"/>
              <w:left w:val="single" w:sz="4" w:space="0" w:color="244061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07449" w14:textId="77777777" w:rsidR="000F4E93" w:rsidRDefault="000F4E93" w:rsidP="00030998">
            <w:pPr>
              <w:pStyle w:val="En-tte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Version </w:t>
            </w:r>
            <w:r>
              <w:rPr>
                <w:rFonts w:ascii="Calibri" w:hAnsi="Calibri" w:cs="Arial Narrow"/>
                <w:color w:val="595959"/>
                <w:sz w:val="16"/>
                <w:szCs w:val="16"/>
              </w:rPr>
              <w:t xml:space="preserve">du </w:t>
            </w:r>
            <w:r w:rsidR="00030998">
              <w:rPr>
                <w:rFonts w:ascii="Calibri" w:hAnsi="Calibri" w:cs="Arial Narrow"/>
                <w:color w:val="595959"/>
                <w:sz w:val="16"/>
                <w:szCs w:val="16"/>
              </w:rPr>
              <w:t>11/05/2016</w:t>
            </w:r>
          </w:p>
        </w:tc>
      </w:tr>
    </w:tbl>
    <w:p w14:paraId="0CD24B09" w14:textId="77777777" w:rsidR="00792D3B" w:rsidRPr="00792D3B" w:rsidRDefault="00792D3B" w:rsidP="00792D3B">
      <w:pPr>
        <w:autoSpaceDE w:val="0"/>
        <w:autoSpaceDN w:val="0"/>
        <w:adjustRightInd w:val="0"/>
        <w:rPr>
          <w:rFonts w:asciiTheme="minorHAnsi" w:hAnsiTheme="minorHAnsi" w:cs="Calibri,Bold"/>
          <w:b/>
          <w:bCs/>
          <w:sz w:val="28"/>
          <w:szCs w:val="28"/>
          <w:lang w:eastAsia="en-US"/>
        </w:rPr>
      </w:pPr>
    </w:p>
    <w:p w14:paraId="7A955016" w14:textId="77777777" w:rsidR="00030998" w:rsidRPr="00030998" w:rsidRDefault="00030998" w:rsidP="00030998">
      <w:pPr>
        <w:autoSpaceDE w:val="0"/>
        <w:autoSpaceDN w:val="0"/>
        <w:adjustRightInd w:val="0"/>
        <w:rPr>
          <w:rFonts w:asciiTheme="minorHAnsi" w:hAnsiTheme="minorHAnsi" w:cs="Calibri,Bold"/>
          <w:bCs/>
          <w:szCs w:val="22"/>
          <w:lang w:eastAsia="en-US"/>
        </w:rPr>
      </w:pPr>
      <w:r w:rsidRPr="00030998">
        <w:rPr>
          <w:rFonts w:asciiTheme="minorHAnsi" w:hAnsiTheme="minorHAnsi" w:cs="Calibri,Bold"/>
          <w:bCs/>
          <w:szCs w:val="22"/>
          <w:lang w:eastAsia="en-US"/>
        </w:rPr>
        <w:t>L’entreprise …………………………………………………………………………..</w:t>
      </w:r>
    </w:p>
    <w:p w14:paraId="4D2E688F" w14:textId="77777777" w:rsidR="00030998" w:rsidRPr="00030998" w:rsidRDefault="00030998" w:rsidP="00030998">
      <w:pPr>
        <w:autoSpaceDE w:val="0"/>
        <w:autoSpaceDN w:val="0"/>
        <w:adjustRightInd w:val="0"/>
        <w:rPr>
          <w:rFonts w:asciiTheme="minorHAnsi" w:hAnsiTheme="minorHAnsi" w:cs="Calibri,Bold"/>
          <w:bCs/>
          <w:szCs w:val="22"/>
          <w:lang w:eastAsia="en-US"/>
        </w:rPr>
      </w:pPr>
    </w:p>
    <w:p w14:paraId="086E0680" w14:textId="77777777" w:rsidR="00030998" w:rsidRPr="00030998" w:rsidRDefault="00030998" w:rsidP="00030998">
      <w:pPr>
        <w:autoSpaceDE w:val="0"/>
        <w:autoSpaceDN w:val="0"/>
        <w:adjustRightInd w:val="0"/>
        <w:rPr>
          <w:rFonts w:asciiTheme="minorHAnsi" w:hAnsiTheme="minorHAnsi" w:cs="Calibri,Bold"/>
          <w:bCs/>
          <w:szCs w:val="22"/>
          <w:lang w:eastAsia="en-US"/>
        </w:rPr>
      </w:pPr>
      <w:r w:rsidRPr="00030998">
        <w:rPr>
          <w:rFonts w:asciiTheme="minorHAnsi" w:hAnsiTheme="minorHAnsi" w:cs="Calibri,Bold"/>
          <w:bCs/>
          <w:szCs w:val="22"/>
          <w:lang w:eastAsia="en-US"/>
        </w:rPr>
        <w:t>représentée par  ……………………………………………………………………</w:t>
      </w:r>
    </w:p>
    <w:p w14:paraId="7FFC1A16" w14:textId="77777777" w:rsidR="00030998" w:rsidRPr="00030998" w:rsidRDefault="00030998" w:rsidP="00030998">
      <w:pPr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Cs w:val="22"/>
          <w:lang w:eastAsia="en-US"/>
        </w:rPr>
      </w:pPr>
    </w:p>
    <w:p w14:paraId="0581CA09" w14:textId="3D629B96" w:rsidR="00030998" w:rsidRPr="00030998" w:rsidRDefault="00030998" w:rsidP="0003099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Cs w:val="22"/>
          <w:lang w:eastAsia="en-US"/>
        </w:rPr>
      </w:pPr>
      <w:r w:rsidRPr="00030998">
        <w:rPr>
          <w:rFonts w:asciiTheme="minorHAnsi" w:hAnsiTheme="minorHAnsi" w:cs="Calibri,Bold"/>
          <w:bCs/>
          <w:szCs w:val="22"/>
          <w:lang w:eastAsia="en-US"/>
        </w:rPr>
        <w:t xml:space="preserve">déclare avoir pris connaissance du </w:t>
      </w:r>
      <w:del w:id="0" w:author="Laurent Bonnard" w:date="2025-03-13T17:03:00Z" w16du:dateUtc="2025-03-13T16:03:00Z">
        <w:r w:rsidRPr="00030998" w:rsidDel="00681CA4">
          <w:rPr>
            <w:rFonts w:asciiTheme="minorHAnsi" w:hAnsiTheme="minorHAnsi" w:cs="Calibri,Bold"/>
            <w:bCs/>
            <w:szCs w:val="22"/>
            <w:lang w:eastAsia="en-US"/>
          </w:rPr>
          <w:delText xml:space="preserve">Cahier des </w:delText>
        </w:r>
        <w:r w:rsidR="007463C5" w:rsidDel="00681CA4">
          <w:rPr>
            <w:rFonts w:asciiTheme="minorHAnsi" w:hAnsiTheme="minorHAnsi" w:cs="Calibri,Bold"/>
            <w:bCs/>
            <w:szCs w:val="22"/>
            <w:lang w:eastAsia="en-US"/>
          </w:rPr>
          <w:delText>charges</w:delText>
        </w:r>
      </w:del>
      <w:ins w:id="1" w:author="Laurent Bonnard" w:date="2025-03-13T17:03:00Z" w16du:dateUtc="2025-03-13T16:03:00Z">
        <w:r w:rsidR="00681CA4">
          <w:rPr>
            <w:rFonts w:asciiTheme="minorHAnsi" w:hAnsiTheme="minorHAnsi" w:cs="Calibri,Bold"/>
            <w:bCs/>
            <w:szCs w:val="22"/>
            <w:lang w:eastAsia="en-US"/>
          </w:rPr>
          <w:t>cahier des clauses administratives particulières</w:t>
        </w:r>
      </w:ins>
      <w:r w:rsidRPr="00030998">
        <w:rPr>
          <w:rFonts w:asciiTheme="minorHAnsi" w:hAnsiTheme="minorHAnsi" w:cs="Calibri,Bold"/>
          <w:bCs/>
          <w:szCs w:val="22"/>
          <w:lang w:eastAsia="en-US"/>
        </w:rPr>
        <w:t xml:space="preserve"> et notamment de </w:t>
      </w:r>
      <w:del w:id="2" w:author="Laurent Bonnard" w:date="2025-03-14T10:07:00Z" w16du:dateUtc="2025-03-14T09:07:00Z"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l’article </w:delText>
        </w:r>
      </w:del>
      <w:ins w:id="3" w:author="Laurent Bonnard" w:date="2025-03-14T10:07:00Z" w16du:dateUtc="2025-03-14T09:07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 xml:space="preserve">son </w:t>
        </w:r>
        <w:r w:rsidR="00311E4C" w:rsidRPr="00030998">
          <w:rPr>
            <w:rFonts w:asciiTheme="minorHAnsi" w:hAnsiTheme="minorHAnsi" w:cs="Calibri,Bold"/>
            <w:bCs/>
            <w:szCs w:val="22"/>
            <w:lang w:eastAsia="en-US"/>
          </w:rPr>
          <w:t xml:space="preserve">article </w:t>
        </w:r>
        <w:r w:rsidR="00311E4C">
          <w:rPr>
            <w:rFonts w:asciiTheme="minorHAnsi" w:hAnsiTheme="minorHAnsi" w:cs="Calibri,Bold"/>
            <w:bCs/>
            <w:szCs w:val="22"/>
            <w:lang w:eastAsia="en-US"/>
          </w:rPr>
          <w:t xml:space="preserve">3.5. </w:t>
        </w:r>
      </w:ins>
      <w:r w:rsidRPr="00030998">
        <w:rPr>
          <w:rFonts w:asciiTheme="minorHAnsi" w:hAnsiTheme="minorHAnsi" w:cs="Calibri,Bold"/>
          <w:bCs/>
          <w:szCs w:val="22"/>
          <w:lang w:eastAsia="en-US"/>
        </w:rPr>
        <w:t xml:space="preserve">relatif à </w:t>
      </w:r>
      <w:r w:rsidR="007463C5">
        <w:rPr>
          <w:rFonts w:asciiTheme="minorHAnsi" w:hAnsiTheme="minorHAnsi" w:cs="Calibri,Bold"/>
          <w:bCs/>
          <w:szCs w:val="22"/>
          <w:lang w:eastAsia="en-US"/>
        </w:rPr>
        <w:t>l’engagement sur la part des prestations confiées à des petites et moyennes entreprises ou des artisans</w:t>
      </w:r>
      <w:r w:rsidRPr="00030998">
        <w:rPr>
          <w:rFonts w:asciiTheme="minorHAnsi" w:hAnsiTheme="minorHAnsi" w:cs="Calibri,Bold"/>
          <w:bCs/>
          <w:szCs w:val="22"/>
          <w:lang w:eastAsia="en-US"/>
        </w:rPr>
        <w:t> ;</w:t>
      </w:r>
    </w:p>
    <w:p w14:paraId="1D0A2D43" w14:textId="1E0C7295" w:rsidR="00311E4C" w:rsidRDefault="00030998" w:rsidP="00311E4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ins w:id="4" w:author="Laurent Bonnard" w:date="2025-03-14T10:12:00Z" w16du:dateUtc="2025-03-14T09:12:00Z"/>
          <w:rFonts w:asciiTheme="minorHAnsi" w:hAnsiTheme="minorHAnsi" w:cs="Calibri,Bold"/>
          <w:bCs/>
          <w:szCs w:val="22"/>
          <w:lang w:eastAsia="en-US"/>
        </w:rPr>
      </w:pPr>
      <w:r w:rsidRPr="00030998">
        <w:rPr>
          <w:rFonts w:asciiTheme="minorHAnsi" w:hAnsiTheme="minorHAnsi" w:cs="Calibri,Bold"/>
          <w:bCs/>
          <w:szCs w:val="22"/>
          <w:lang w:eastAsia="en-US"/>
        </w:rPr>
        <w:t xml:space="preserve">s’engage </w:t>
      </w:r>
      <w:ins w:id="5" w:author="Laurent Bonnard" w:date="2025-03-14T10:10:00Z" w16du:dateUtc="2025-03-14T09:10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>à confier</w:t>
        </w:r>
      </w:ins>
      <w:del w:id="6" w:author="Laurent Bonnard" w:date="2025-03-14T10:10:00Z" w16du:dateUtc="2025-03-14T09:10:00Z"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>réserver</w:delText>
        </w:r>
      </w:del>
      <w:ins w:id="7" w:author="Laurent Bonnard" w:date="2025-03-14T10:10:00Z" w16du:dateUtc="2025-03-14T09:10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 xml:space="preserve"> </w:t>
        </w:r>
      </w:ins>
      <w:ins w:id="8" w:author="Laurent Bonnard" w:date="2025-03-14T10:11:00Z" w16du:dateUtc="2025-03-14T09:11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 xml:space="preserve">une part minimale </w:t>
        </w:r>
      </w:ins>
      <w:ins w:id="9" w:author="Laurent Bonnard" w:date="2025-03-14T10:10:00Z">
        <w:r w:rsidR="00311E4C" w:rsidRPr="00311E4C">
          <w:rPr>
            <w:rFonts w:asciiTheme="minorHAnsi" w:hAnsiTheme="minorHAnsi" w:cs="Calibri,Bold"/>
            <w:bCs/>
            <w:szCs w:val="22"/>
            <w:lang w:eastAsia="en-US"/>
          </w:rPr>
          <w:t xml:space="preserve">de l'exécution du </w:t>
        </w:r>
      </w:ins>
      <w:ins w:id="10" w:author="Laurent Bonnard" w:date="2025-03-14T10:11:00Z" w16du:dateUtc="2025-03-14T09:11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 xml:space="preserve">Marché </w:t>
        </w:r>
      </w:ins>
      <w:ins w:id="11" w:author="Laurent Bonnard" w:date="2025-03-14T10:10:00Z">
        <w:r w:rsidR="00311E4C" w:rsidRPr="00311E4C">
          <w:rPr>
            <w:rFonts w:asciiTheme="minorHAnsi" w:hAnsiTheme="minorHAnsi" w:cs="Calibri,Bold"/>
            <w:bCs/>
            <w:szCs w:val="22"/>
            <w:lang w:eastAsia="en-US"/>
          </w:rPr>
          <w:t>à des petites et moyennes entreprises ou à des artisans</w:t>
        </w:r>
      </w:ins>
      <w:ins w:id="12" w:author="Laurent Bonnard" w:date="2025-03-14T10:11:00Z" w16du:dateUtc="2025-03-14T09:11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 xml:space="preserve"> correspondant </w:t>
        </w:r>
      </w:ins>
      <w:ins w:id="13" w:author="Laurent Bonnard" w:date="2025-03-14T10:12:00Z" w16du:dateUtc="2025-03-14T09:12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>à</w:t>
        </w:r>
      </w:ins>
      <w:ins w:id="14" w:author="Laurent Bonnard" w:date="2025-03-14T10:15:00Z" w16du:dateUtc="2025-03-14T09:15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 xml:space="preserve"> la somme et au </w:t>
        </w:r>
      </w:ins>
      <w:ins w:id="15" w:author="Laurent Bonnard" w:date="2025-03-14T10:16:00Z" w16du:dateUtc="2025-03-14T09:16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>pourcentage d</w:t>
        </w:r>
      </w:ins>
      <w:ins w:id="16" w:author="Laurent Bonnard" w:date="2025-03-14T10:15:00Z" w16du:dateUtc="2025-03-14T09:15:00Z">
        <w:r w:rsidR="00311E4C" w:rsidRPr="00030998">
          <w:rPr>
            <w:rFonts w:asciiTheme="minorHAnsi" w:hAnsiTheme="minorHAnsi" w:cs="Calibri,Bold"/>
            <w:bCs/>
            <w:szCs w:val="22"/>
            <w:lang w:eastAsia="en-US"/>
          </w:rPr>
          <w:t xml:space="preserve">u </w:t>
        </w:r>
        <w:r w:rsidR="00311E4C">
          <w:rPr>
            <w:rFonts w:asciiTheme="minorHAnsi" w:hAnsiTheme="minorHAnsi" w:cs="Calibri,Bold"/>
            <w:bCs/>
            <w:szCs w:val="22"/>
            <w:lang w:eastAsia="en-US"/>
          </w:rPr>
          <w:t>montant prévisionnel du marché tel qu’il figure dans l’Article 5.2. (</w:t>
        </w:r>
        <w:r w:rsidR="00311E4C" w:rsidRPr="001E3D9A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t>Montant de l’offre</w:t>
        </w:r>
        <w:r w:rsidR="00311E4C">
          <w:rPr>
            <w:rFonts w:asciiTheme="minorHAnsi" w:hAnsiTheme="minorHAnsi" w:cs="Calibri,Bold"/>
            <w:bCs/>
            <w:szCs w:val="22"/>
            <w:lang w:eastAsia="en-US"/>
          </w:rPr>
          <w:t>) de l’Acte d’engagement</w:t>
        </w:r>
      </w:ins>
      <w:ins w:id="17" w:author="Laurent Bonnard" w:date="2025-03-14T10:16:00Z" w16du:dateUtc="2025-03-14T09:16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 xml:space="preserve"> suivants</w:t>
        </w:r>
      </w:ins>
      <w:del w:id="18" w:author="Laurent Bonnard" w:date="2025-03-14T10:11:00Z" w16du:dateUtc="2025-03-14T09:11:00Z"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, à l’occasion de l’exécution du </w:delText>
        </w:r>
      </w:del>
      <w:del w:id="19" w:author="Laurent Bonnard" w:date="2025-03-14T10:07:00Z" w16du:dateUtc="2025-03-14T09:07:00Z"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>marché</w:delText>
        </w:r>
      </w:del>
      <w:del w:id="20" w:author="Laurent Bonnard" w:date="2025-03-14T10:11:00Z" w16du:dateUtc="2025-03-14T09:11:00Z"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, un minimum de </w:delText>
        </w:r>
      </w:del>
      <w:del w:id="21" w:author="Laurent Bonnard" w:date="2025-03-14T10:12:00Z" w16du:dateUtc="2025-03-14T09:12:00Z">
        <w:r w:rsidR="00681CA4" w:rsidDel="00311E4C">
          <w:rPr>
            <w:rFonts w:asciiTheme="minorHAnsi" w:hAnsiTheme="minorHAnsi" w:cs="Calibri,Bold"/>
            <w:bCs/>
            <w:szCs w:val="22"/>
            <w:lang w:eastAsia="en-US"/>
          </w:rPr>
          <w:delText>2</w:delText>
        </w:r>
        <w:r w:rsidR="007463C5" w:rsidDel="00311E4C">
          <w:rPr>
            <w:rFonts w:asciiTheme="minorHAnsi" w:hAnsiTheme="minorHAnsi" w:cs="Calibri,Bold"/>
            <w:bCs/>
            <w:szCs w:val="22"/>
            <w:lang w:eastAsia="en-US"/>
          </w:rPr>
          <w:delText>0</w:delText>
        </w:r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>%</w:delText>
        </w:r>
      </w:del>
      <w:ins w:id="22" w:author="Laurent Bonnard" w:date="2025-03-14T10:12:00Z" w16du:dateUtc="2025-03-14T09:12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 xml:space="preserve"> …..</w:t>
        </w:r>
      </w:ins>
      <w:r w:rsidRPr="00030998">
        <w:rPr>
          <w:rFonts w:asciiTheme="minorHAnsi" w:hAnsiTheme="minorHAnsi" w:cs="Calibri,Bold"/>
          <w:bCs/>
          <w:szCs w:val="22"/>
          <w:lang w:eastAsia="en-US"/>
        </w:rPr>
        <w:t xml:space="preserve"> </w:t>
      </w:r>
      <w:del w:id="23" w:author="Laurent Bonnard" w:date="2025-03-14T10:15:00Z" w16du:dateUtc="2025-03-14T09:15:00Z"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du </w:delText>
        </w:r>
        <w:r w:rsidR="007463C5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montant prévisionnel du marché tel qu’il figure dans l’Article 5.2. </w:delText>
        </w:r>
        <w:r w:rsidR="007463C5" w:rsidRPr="00311E4C" w:rsidDel="00311E4C">
          <w:rPr>
            <w:rFonts w:asciiTheme="minorHAnsi" w:hAnsiTheme="minorHAnsi" w:cs="Calibri,Bold"/>
            <w:bCs/>
            <w:i/>
            <w:iCs/>
            <w:szCs w:val="22"/>
            <w:lang w:eastAsia="en-US"/>
            <w:rPrChange w:id="24" w:author="Laurent Bonnard" w:date="2025-03-14T10:08:00Z" w16du:dateUtc="2025-03-14T09:08:00Z">
              <w:rPr>
                <w:rFonts w:asciiTheme="minorHAnsi" w:hAnsiTheme="minorHAnsi" w:cs="Calibri,Bold"/>
                <w:bCs/>
                <w:szCs w:val="22"/>
                <w:lang w:eastAsia="en-US"/>
              </w:rPr>
            </w:rPrChange>
          </w:rPr>
          <w:delText>Montant de l’offre</w:delText>
        </w:r>
        <w:r w:rsidR="007463C5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 de l’Acte d’engagement</w:delText>
        </w:r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. </w:delText>
        </w:r>
      </w:del>
    </w:p>
    <w:p w14:paraId="47F71DA8" w14:textId="77777777" w:rsidR="00311E4C" w:rsidRDefault="00311E4C" w:rsidP="00311E4C">
      <w:pPr>
        <w:autoSpaceDE w:val="0"/>
        <w:autoSpaceDN w:val="0"/>
        <w:adjustRightInd w:val="0"/>
        <w:ind w:left="720"/>
        <w:jc w:val="both"/>
        <w:rPr>
          <w:ins w:id="25" w:author="Laurent Bonnard" w:date="2025-03-14T10:15:00Z" w16du:dateUtc="2025-03-14T09:15:00Z"/>
          <w:rFonts w:asciiTheme="minorHAnsi" w:hAnsiTheme="minorHAnsi" w:cs="Calibri,Bold"/>
          <w:bCs/>
          <w:szCs w:val="22"/>
          <w:lang w:eastAsia="en-US"/>
        </w:rPr>
      </w:pPr>
    </w:p>
    <w:p w14:paraId="1CA21A52" w14:textId="77777777" w:rsidR="00311E4C" w:rsidRPr="00312031" w:rsidRDefault="00311E4C" w:rsidP="00311E4C">
      <w:pPr>
        <w:autoSpaceDE w:val="0"/>
        <w:autoSpaceDN w:val="0"/>
        <w:adjustRightInd w:val="0"/>
        <w:jc w:val="both"/>
        <w:rPr>
          <w:ins w:id="26" w:author="Laurent Bonnard" w:date="2025-03-14T10:15:00Z" w16du:dateUtc="2025-03-14T09:15:00Z"/>
          <w:rFonts w:asciiTheme="minorHAnsi" w:hAnsiTheme="minorHAnsi" w:cs="Calibri,Bold"/>
          <w:b/>
          <w:bCs/>
          <w:szCs w:val="22"/>
          <w:lang w:eastAsia="en-US"/>
        </w:rPr>
      </w:pPr>
      <w:ins w:id="27" w:author="Laurent Bonnard" w:date="2025-03-14T10:15:00Z" w16du:dateUtc="2025-03-14T09:15:00Z">
        <w:r w:rsidRPr="00312031">
          <w:rPr>
            <w:rFonts w:asciiTheme="minorHAnsi" w:hAnsiTheme="minorHAnsi" w:cs="Calibri,Bold"/>
            <w:b/>
            <w:bCs/>
            <w:szCs w:val="22"/>
            <w:lang w:eastAsia="en-US"/>
          </w:rPr>
          <w:t>Cadre à renseigner impérativement par l’entreprise :</w:t>
        </w:r>
      </w:ins>
    </w:p>
    <w:p w14:paraId="11D88094" w14:textId="77777777" w:rsidR="00311E4C" w:rsidRPr="00FE094A" w:rsidRDefault="00311E4C" w:rsidP="00311E4C">
      <w:pPr>
        <w:autoSpaceDE w:val="0"/>
        <w:autoSpaceDN w:val="0"/>
        <w:adjustRightInd w:val="0"/>
        <w:jc w:val="both"/>
        <w:rPr>
          <w:ins w:id="28" w:author="Laurent Bonnard" w:date="2025-03-14T10:15:00Z" w16du:dateUtc="2025-03-14T09:15:00Z"/>
          <w:rFonts w:asciiTheme="minorHAnsi" w:hAnsiTheme="minorHAnsi" w:cs="Calibri,Bold"/>
          <w:bCs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11E4C" w:rsidRPr="00030998" w14:paraId="2C6DD787" w14:textId="77777777" w:rsidTr="001E3D9A">
        <w:trPr>
          <w:ins w:id="29" w:author="Laurent Bonnard" w:date="2025-03-14T10:15:00Z" w16du:dateUtc="2025-03-14T09:15:00Z"/>
        </w:trPr>
        <w:tc>
          <w:tcPr>
            <w:tcW w:w="9921" w:type="dxa"/>
          </w:tcPr>
          <w:p w14:paraId="39C95780" w14:textId="77777777" w:rsidR="00311E4C" w:rsidRPr="00030998" w:rsidRDefault="00311E4C" w:rsidP="001E3D9A">
            <w:pPr>
              <w:autoSpaceDE w:val="0"/>
              <w:autoSpaceDN w:val="0"/>
              <w:adjustRightInd w:val="0"/>
              <w:jc w:val="both"/>
              <w:rPr>
                <w:ins w:id="30" w:author="Laurent Bonnard" w:date="2025-03-14T10:15:00Z" w16du:dateUtc="2025-03-14T09:15:00Z"/>
                <w:rFonts w:asciiTheme="minorHAnsi" w:hAnsiTheme="minorHAnsi" w:cs="Calibri,Bold"/>
                <w:bCs/>
                <w:szCs w:val="22"/>
                <w:lang w:eastAsia="en-US"/>
              </w:rPr>
            </w:pPr>
          </w:p>
          <w:p w14:paraId="7C2EAA01" w14:textId="5F0E65F1" w:rsidR="00311E4C" w:rsidRPr="00030998" w:rsidRDefault="00311E4C" w:rsidP="001E3D9A">
            <w:pPr>
              <w:autoSpaceDE w:val="0"/>
              <w:autoSpaceDN w:val="0"/>
              <w:adjustRightInd w:val="0"/>
              <w:jc w:val="both"/>
              <w:rPr>
                <w:ins w:id="31" w:author="Laurent Bonnard" w:date="2025-03-14T10:15:00Z" w16du:dateUtc="2025-03-14T09:15:00Z"/>
                <w:rFonts w:asciiTheme="minorHAnsi" w:hAnsiTheme="minorHAnsi" w:cs="Calibri,Bold"/>
                <w:bCs/>
                <w:szCs w:val="22"/>
                <w:lang w:eastAsia="en-US"/>
              </w:rPr>
            </w:pPr>
            <w:ins w:id="32" w:author="Laurent Bonnard" w:date="2025-03-14T10:15:00Z" w16du:dateUtc="2025-03-14T09:15:00Z">
              <w:r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t>Montant en € hors taxes de la part de l’exécution du contrat que le titulaire s’engager à confier à des petites et moyennes entreprises ou à des artisans</w:t>
              </w:r>
              <w:r w:rsidRPr="00030998"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t> :…………………………………………….</w:t>
              </w:r>
              <w:r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t xml:space="preserve"> € HT correspondant</w:t>
              </w:r>
            </w:ins>
            <w:ins w:id="33" w:author="Laurent Bonnard" w:date="2025-03-14T10:16:00Z" w16du:dateUtc="2025-03-14T09:16:00Z">
              <w:r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t xml:space="preserve"> à ……… % </w:t>
              </w:r>
              <w:r w:rsidRPr="00030998"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t xml:space="preserve">du </w:t>
              </w:r>
              <w:r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t>montant prévisionnel du marché tel qu’il figure dans l’Article 5.2. (</w:t>
              </w:r>
              <w:r w:rsidRPr="001E3D9A">
                <w:rPr>
                  <w:rFonts w:asciiTheme="minorHAnsi" w:hAnsiTheme="minorHAnsi" w:cs="Calibri,Bold"/>
                  <w:bCs/>
                  <w:i/>
                  <w:iCs/>
                  <w:szCs w:val="22"/>
                  <w:lang w:eastAsia="en-US"/>
                </w:rPr>
                <w:t>Montant de l’offre</w:t>
              </w:r>
              <w:r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t>) de l’Acte d’engagement</w:t>
              </w:r>
              <w:r w:rsidRPr="00030998"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t>.</w:t>
              </w:r>
            </w:ins>
          </w:p>
          <w:p w14:paraId="253CE6C5" w14:textId="77777777" w:rsidR="00311E4C" w:rsidRPr="00030998" w:rsidRDefault="00311E4C" w:rsidP="001E3D9A">
            <w:pPr>
              <w:autoSpaceDE w:val="0"/>
              <w:autoSpaceDN w:val="0"/>
              <w:adjustRightInd w:val="0"/>
              <w:jc w:val="both"/>
              <w:rPr>
                <w:ins w:id="34" w:author="Laurent Bonnard" w:date="2025-03-14T10:15:00Z" w16du:dateUtc="2025-03-14T09:15:00Z"/>
                <w:rFonts w:asciiTheme="minorHAnsi" w:hAnsiTheme="minorHAnsi" w:cs="Calibri,Bold"/>
                <w:bCs/>
                <w:szCs w:val="22"/>
                <w:lang w:eastAsia="en-US"/>
              </w:rPr>
            </w:pPr>
          </w:p>
        </w:tc>
      </w:tr>
    </w:tbl>
    <w:p w14:paraId="0CF22638" w14:textId="77777777" w:rsidR="00311E4C" w:rsidRPr="00030998" w:rsidRDefault="00311E4C" w:rsidP="00311E4C">
      <w:pPr>
        <w:autoSpaceDE w:val="0"/>
        <w:autoSpaceDN w:val="0"/>
        <w:adjustRightInd w:val="0"/>
        <w:jc w:val="both"/>
        <w:rPr>
          <w:ins w:id="35" w:author="Laurent Bonnard" w:date="2025-03-14T10:15:00Z" w16du:dateUtc="2025-03-14T09:15:00Z"/>
          <w:rFonts w:asciiTheme="minorHAnsi" w:hAnsiTheme="minorHAnsi" w:cs="Calibri,Bold"/>
          <w:bCs/>
          <w:szCs w:val="22"/>
          <w:lang w:eastAsia="en-US"/>
        </w:rPr>
      </w:pPr>
    </w:p>
    <w:p w14:paraId="2D080B48" w14:textId="77777777" w:rsidR="00311E4C" w:rsidRDefault="00311E4C" w:rsidP="00311E4C">
      <w:pPr>
        <w:autoSpaceDE w:val="0"/>
        <w:autoSpaceDN w:val="0"/>
        <w:adjustRightInd w:val="0"/>
        <w:ind w:left="720"/>
        <w:jc w:val="both"/>
        <w:rPr>
          <w:ins w:id="36" w:author="Laurent Bonnard" w:date="2025-03-14T10:15:00Z" w16du:dateUtc="2025-03-14T09:15:00Z"/>
          <w:rFonts w:asciiTheme="minorHAnsi" w:hAnsiTheme="minorHAnsi" w:cs="Calibri,Bold"/>
          <w:bCs/>
          <w:szCs w:val="22"/>
          <w:lang w:eastAsia="en-US"/>
        </w:rPr>
      </w:pPr>
    </w:p>
    <w:p w14:paraId="5ED6E1EC" w14:textId="77777777" w:rsidR="00311E4C" w:rsidRDefault="00311E4C" w:rsidP="00311E4C">
      <w:pPr>
        <w:autoSpaceDE w:val="0"/>
        <w:autoSpaceDN w:val="0"/>
        <w:adjustRightInd w:val="0"/>
        <w:ind w:left="720"/>
        <w:jc w:val="both"/>
        <w:rPr>
          <w:rFonts w:asciiTheme="minorHAnsi" w:hAnsiTheme="minorHAnsi" w:cs="Calibri,Bold"/>
          <w:bCs/>
          <w:szCs w:val="22"/>
          <w:lang w:eastAsia="en-US"/>
        </w:rPr>
      </w:pPr>
    </w:p>
    <w:p w14:paraId="4F91039B" w14:textId="4FC5C389" w:rsidR="00311E4C" w:rsidRPr="00311E4C" w:rsidRDefault="00311E4C" w:rsidP="00311E4C">
      <w:pPr>
        <w:autoSpaceDE w:val="0"/>
        <w:autoSpaceDN w:val="0"/>
        <w:adjustRightInd w:val="0"/>
        <w:ind w:left="720"/>
        <w:jc w:val="both"/>
        <w:rPr>
          <w:rFonts w:asciiTheme="minorHAnsi" w:hAnsiTheme="minorHAnsi" w:cs="Calibri,Bold"/>
          <w:bCs/>
          <w:szCs w:val="22"/>
          <w:lang w:eastAsia="en-US"/>
        </w:rPr>
      </w:pPr>
      <w:ins w:id="37" w:author="Laurent Bonnard" w:date="2025-03-14T10:12:00Z" w16du:dateUtc="2025-03-14T09:12:00Z">
        <w:r w:rsidRPr="00311E4C">
          <w:rPr>
            <w:rFonts w:asciiTheme="minorHAnsi" w:hAnsiTheme="minorHAnsi" w:cs="Calibri,Bold"/>
            <w:bCs/>
            <w:szCs w:val="22"/>
            <w:lang w:eastAsia="en-US"/>
          </w:rPr>
          <w:t xml:space="preserve">Conformément à l’article R. 2171-23 du code de la commande publique, la part minimale que le titulaire s’engage à confier, directement ou indirectement, à des petites et moyennes entreprises ou des artisans </w:t>
        </w:r>
        <w:r>
          <w:rPr>
            <w:rFonts w:asciiTheme="minorHAnsi" w:hAnsiTheme="minorHAnsi" w:cs="Calibri,Bold"/>
            <w:bCs/>
            <w:szCs w:val="22"/>
            <w:lang w:eastAsia="en-US"/>
          </w:rPr>
          <w:t>ne saurait être inférieure</w:t>
        </w:r>
        <w:r w:rsidRPr="00311E4C">
          <w:rPr>
            <w:rFonts w:asciiTheme="minorHAnsi" w:hAnsiTheme="minorHAnsi" w:cs="Calibri,Bold"/>
            <w:bCs/>
            <w:szCs w:val="22"/>
            <w:lang w:eastAsia="en-US"/>
          </w:rPr>
          <w:t xml:space="preserve"> à </w:t>
        </w:r>
        <w:r>
          <w:rPr>
            <w:rFonts w:asciiTheme="minorHAnsi" w:hAnsiTheme="minorHAnsi" w:cs="Calibri,Bold"/>
            <w:bCs/>
            <w:szCs w:val="22"/>
            <w:lang w:eastAsia="en-US"/>
          </w:rPr>
          <w:t>2</w:t>
        </w:r>
        <w:r w:rsidRPr="00311E4C">
          <w:rPr>
            <w:rFonts w:asciiTheme="minorHAnsi" w:hAnsiTheme="minorHAnsi" w:cs="Calibri,Bold"/>
            <w:bCs/>
            <w:szCs w:val="22"/>
            <w:lang w:eastAsia="en-US"/>
          </w:rPr>
          <w:t>0% du montant prévisionnel du marché.</w:t>
        </w:r>
      </w:ins>
      <w:ins w:id="38" w:author="Laurent Bonnard" w:date="2025-03-14T10:13:00Z" w16du:dateUtc="2025-03-14T09:13:00Z">
        <w:r>
          <w:rPr>
            <w:rFonts w:asciiTheme="minorHAnsi" w:hAnsiTheme="minorHAnsi" w:cs="Calibri,Bold"/>
            <w:bCs/>
            <w:szCs w:val="22"/>
            <w:lang w:eastAsia="en-US"/>
          </w:rPr>
          <w:t xml:space="preserve"> </w:t>
        </w:r>
      </w:ins>
      <w:ins w:id="39" w:author="Laurent Bonnard" w:date="2025-03-14T10:12:00Z" w16du:dateUtc="2025-03-14T09:12:00Z">
        <w:r>
          <w:rPr>
            <w:rFonts w:asciiTheme="minorHAnsi" w:hAnsiTheme="minorHAnsi" w:cs="Calibri,Bold"/>
            <w:bCs/>
            <w:szCs w:val="22"/>
            <w:lang w:eastAsia="en-US"/>
          </w:rPr>
          <w:t>Aussi si le Titulaire s’engag</w:t>
        </w:r>
      </w:ins>
      <w:ins w:id="40" w:author="Laurent Bonnard" w:date="2025-03-14T10:13:00Z" w16du:dateUtc="2025-03-14T09:13:00Z">
        <w:r>
          <w:rPr>
            <w:rFonts w:asciiTheme="minorHAnsi" w:hAnsiTheme="minorHAnsi" w:cs="Calibri,Bold"/>
            <w:bCs/>
            <w:szCs w:val="22"/>
            <w:lang w:eastAsia="en-US"/>
          </w:rPr>
          <w:t>e au titre de l’alinéa précédent à un montant inférieur au taux minimum de 20%, c’est ce taux de 20% qui sera retenu.</w:t>
        </w:r>
      </w:ins>
    </w:p>
    <w:p w14:paraId="62E406BA" w14:textId="77777777" w:rsidR="00030998" w:rsidRPr="00030998" w:rsidRDefault="00030998" w:rsidP="00030998">
      <w:pPr>
        <w:autoSpaceDE w:val="0"/>
        <w:autoSpaceDN w:val="0"/>
        <w:adjustRightInd w:val="0"/>
        <w:rPr>
          <w:rFonts w:asciiTheme="minorHAnsi" w:hAnsiTheme="minorHAnsi" w:cs="Calibri,Bold"/>
          <w:bCs/>
          <w:szCs w:val="22"/>
          <w:lang w:eastAsia="en-US"/>
        </w:rPr>
      </w:pPr>
    </w:p>
    <w:p w14:paraId="60E2EC81" w14:textId="01E97B35" w:rsidR="00030998" w:rsidRPr="00030998" w:rsidRDefault="00030998" w:rsidP="00030998">
      <w:pPr>
        <w:autoSpaceDE w:val="0"/>
        <w:autoSpaceDN w:val="0"/>
        <w:adjustRightInd w:val="0"/>
        <w:rPr>
          <w:rFonts w:asciiTheme="minorHAnsi" w:hAnsiTheme="minorHAnsi" w:cs="Calibri,Bold"/>
          <w:bCs/>
          <w:szCs w:val="22"/>
          <w:lang w:eastAsia="en-US"/>
        </w:rPr>
      </w:pPr>
      <w:del w:id="41" w:author="Laurent Bonnard" w:date="2025-03-14T10:13:00Z" w16du:dateUtc="2025-03-14T09:13:00Z"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Ce </w:delText>
        </w:r>
      </w:del>
      <w:ins w:id="42" w:author="Laurent Bonnard" w:date="2025-03-14T10:13:00Z" w16du:dateUtc="2025-03-14T09:13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>Le</w:t>
        </w:r>
        <w:r w:rsidR="00311E4C" w:rsidRPr="00030998">
          <w:rPr>
            <w:rFonts w:asciiTheme="minorHAnsi" w:hAnsiTheme="minorHAnsi" w:cs="Calibri,Bold"/>
            <w:bCs/>
            <w:szCs w:val="22"/>
            <w:lang w:eastAsia="en-US"/>
          </w:rPr>
          <w:t xml:space="preserve"> </w:t>
        </w:r>
      </w:ins>
      <w:del w:id="43" w:author="Laurent Bonnard" w:date="2025-03-14T10:09:00Z" w16du:dateUtc="2025-03-14T09:09:00Z">
        <w:r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>volume horaire</w:delText>
        </w:r>
      </w:del>
      <w:ins w:id="44" w:author="Laurent Bonnard" w:date="2025-03-14T10:09:00Z" w16du:dateUtc="2025-03-14T09:09:00Z">
        <w:r w:rsidR="00311E4C">
          <w:rPr>
            <w:rFonts w:asciiTheme="minorHAnsi" w:hAnsiTheme="minorHAnsi" w:cs="Calibri,Bold"/>
            <w:bCs/>
            <w:szCs w:val="22"/>
            <w:lang w:eastAsia="en-US"/>
          </w:rPr>
          <w:t>montant</w:t>
        </w:r>
      </w:ins>
      <w:r w:rsidRPr="00030998">
        <w:rPr>
          <w:rFonts w:asciiTheme="minorHAnsi" w:hAnsiTheme="minorHAnsi" w:cs="Calibri,Bold"/>
          <w:bCs/>
          <w:szCs w:val="22"/>
          <w:lang w:eastAsia="en-US"/>
        </w:rPr>
        <w:t xml:space="preserve"> sera calculé selon la formule suivante :</w:t>
      </w:r>
    </w:p>
    <w:p w14:paraId="7C97F005" w14:textId="77777777" w:rsidR="00030998" w:rsidRPr="00030998" w:rsidRDefault="00030998" w:rsidP="00030998">
      <w:pPr>
        <w:autoSpaceDE w:val="0"/>
        <w:autoSpaceDN w:val="0"/>
        <w:adjustRightInd w:val="0"/>
        <w:rPr>
          <w:rFonts w:asciiTheme="minorHAnsi" w:hAnsiTheme="minorHAnsi" w:cs="Calibri,Bold"/>
          <w:bCs/>
          <w:szCs w:val="22"/>
          <w:lang w:eastAsia="en-US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158"/>
        <w:gridCol w:w="1276"/>
      </w:tblGrid>
      <w:tr w:rsidR="00030998" w:rsidRPr="00030998" w14:paraId="410A8F75" w14:textId="77777777" w:rsidTr="00C507F9">
        <w:trPr>
          <w:jc w:val="center"/>
        </w:trPr>
        <w:tc>
          <w:tcPr>
            <w:tcW w:w="5158" w:type="dxa"/>
            <w:shd w:val="clear" w:color="auto" w:fill="auto"/>
          </w:tcPr>
          <w:p w14:paraId="6BDFE3E1" w14:textId="21E9ADCE" w:rsidR="00030998" w:rsidRPr="00030998" w:rsidRDefault="007463C5" w:rsidP="0003099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</w:pPr>
            <w:r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>[</w:t>
            </w:r>
            <w:r w:rsidR="00030998" w:rsidRPr="00030998"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 xml:space="preserve">montant </w:t>
            </w:r>
            <w:r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 xml:space="preserve">du prix global et forfaitaire </w:t>
            </w:r>
            <w:r w:rsidR="00030998" w:rsidRPr="00030998"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>en € hors taxes des prestations</w:t>
            </w:r>
            <w:r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>]</w:t>
            </w:r>
            <w:r w:rsidR="00030998" w:rsidRPr="00030998"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 xml:space="preserve">  x  </w:t>
            </w:r>
            <w:r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>[taux proposé par le soumissionnaire dans son offre</w:t>
            </w:r>
            <w:r w:rsidRPr="00D432A7">
              <w:rPr>
                <w:rFonts w:asciiTheme="minorHAnsi" w:hAnsiTheme="minorHAnsi" w:cs="Calibri,Bold"/>
                <w:b/>
                <w:i/>
                <w:szCs w:val="22"/>
                <w:lang w:eastAsia="en-US"/>
              </w:rPr>
              <w:t>*</w:t>
            </w:r>
            <w:r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>]</w:t>
            </w:r>
            <w:r w:rsidRPr="00030998"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7361685" w14:textId="3611CC10" w:rsidR="00030998" w:rsidRPr="00030998" w:rsidRDefault="00030998" w:rsidP="00030998">
            <w:pPr>
              <w:autoSpaceDE w:val="0"/>
              <w:autoSpaceDN w:val="0"/>
              <w:adjustRightInd w:val="0"/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</w:pPr>
            <w:r w:rsidRPr="00030998"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 xml:space="preserve"> </w:t>
            </w:r>
          </w:p>
        </w:tc>
      </w:tr>
      <w:tr w:rsidR="00030998" w:rsidRPr="00030998" w14:paraId="518DA65C" w14:textId="77777777" w:rsidTr="00C507F9">
        <w:trPr>
          <w:jc w:val="center"/>
        </w:trPr>
        <w:tc>
          <w:tcPr>
            <w:tcW w:w="5158" w:type="dxa"/>
            <w:shd w:val="clear" w:color="auto" w:fill="auto"/>
          </w:tcPr>
          <w:p w14:paraId="4D2E5C9C" w14:textId="63CE5907" w:rsidR="00030998" w:rsidRPr="00030998" w:rsidRDefault="007463C5" w:rsidP="0003099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</w:pPr>
            <w:r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vMerge/>
            <w:shd w:val="clear" w:color="auto" w:fill="auto"/>
          </w:tcPr>
          <w:p w14:paraId="06A3B61A" w14:textId="77777777" w:rsidR="00030998" w:rsidRPr="00030998" w:rsidRDefault="00030998" w:rsidP="00030998">
            <w:pPr>
              <w:autoSpaceDE w:val="0"/>
              <w:autoSpaceDN w:val="0"/>
              <w:adjustRightInd w:val="0"/>
              <w:rPr>
                <w:rFonts w:asciiTheme="minorHAnsi" w:hAnsiTheme="minorHAnsi" w:cs="Calibri,Bold"/>
                <w:bCs/>
                <w:i/>
                <w:szCs w:val="22"/>
                <w:lang w:eastAsia="en-US"/>
              </w:rPr>
            </w:pPr>
          </w:p>
        </w:tc>
      </w:tr>
    </w:tbl>
    <w:p w14:paraId="423409FD" w14:textId="7EF5F0BB" w:rsidR="00030998" w:rsidRDefault="00030998" w:rsidP="00030998">
      <w:pPr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i/>
          <w:iCs/>
          <w:szCs w:val="22"/>
          <w:lang w:eastAsia="en-US"/>
        </w:rPr>
      </w:pPr>
    </w:p>
    <w:p w14:paraId="3C212CC6" w14:textId="5BAF3F06" w:rsidR="007463C5" w:rsidRPr="00D432A7" w:rsidRDefault="007463C5" w:rsidP="007463C5">
      <w:pPr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i/>
          <w:iCs/>
          <w:szCs w:val="22"/>
          <w:lang w:eastAsia="en-US"/>
        </w:rPr>
      </w:pPr>
      <w:r w:rsidRPr="00D432A7">
        <w:rPr>
          <w:rFonts w:asciiTheme="minorHAnsi" w:hAnsiTheme="minorHAnsi" w:cs="Calibri,Bold"/>
          <w:b/>
          <w:i/>
          <w:iCs/>
          <w:szCs w:val="22"/>
          <w:lang w:eastAsia="en-US"/>
        </w:rPr>
        <w:t>*</w:t>
      </w:r>
      <w:r>
        <w:rPr>
          <w:rFonts w:asciiTheme="minorHAnsi" w:hAnsiTheme="minorHAnsi" w:cs="Calibri,Bold"/>
          <w:bCs/>
          <w:i/>
          <w:iCs/>
          <w:szCs w:val="22"/>
          <w:lang w:eastAsia="en-US"/>
        </w:rPr>
        <w:t xml:space="preserve"> </w:t>
      </w:r>
      <w:ins w:id="45" w:author="Laurent Bonnard" w:date="2025-03-14T10:13:00Z" w16du:dateUtc="2025-03-14T09:13:00Z">
        <w:r w:rsidR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t>étant précisé que ce taux sera au minimum de</w:t>
        </w:r>
      </w:ins>
      <w:ins w:id="46" w:author="Laurent Bonnard" w:date="2025-03-14T10:14:00Z" w16du:dateUtc="2025-03-14T09:14:00Z">
        <w:r w:rsidR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t xml:space="preserve"> 20%</w:t>
        </w:r>
      </w:ins>
      <w:ins w:id="47" w:author="Laurent Bonnard" w:date="2025-03-14T10:13:00Z" w16du:dateUtc="2025-03-14T09:13:00Z">
        <w:r w:rsidR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t xml:space="preserve"> </w:t>
        </w:r>
      </w:ins>
      <w:del w:id="48" w:author="Laurent Bonnard" w:date="2025-03-14T10:14:00Z" w16du:dateUtc="2025-03-14T09:14:00Z">
        <w:r w:rsidDel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delText>C</w:delText>
        </w:r>
        <w:r w:rsidRPr="00D432A7" w:rsidDel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delText>onformément</w:delText>
        </w:r>
        <w:r w:rsidDel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delText xml:space="preserve"> </w:delText>
        </w:r>
      </w:del>
      <w:ins w:id="49" w:author="Laurent Bonnard" w:date="2025-03-14T10:14:00Z" w16du:dateUtc="2025-03-14T09:14:00Z">
        <w:r w:rsidR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t>c</w:t>
        </w:r>
        <w:r w:rsidR="00311E4C" w:rsidRPr="00D432A7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t>onformément</w:t>
        </w:r>
        <w:r w:rsidR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t xml:space="preserve"> </w:t>
        </w:r>
      </w:ins>
      <w:r>
        <w:rPr>
          <w:rFonts w:asciiTheme="minorHAnsi" w:hAnsiTheme="minorHAnsi" w:cs="Calibri,Bold"/>
          <w:bCs/>
          <w:i/>
          <w:iCs/>
          <w:szCs w:val="22"/>
          <w:lang w:eastAsia="en-US"/>
        </w:rPr>
        <w:t>à l’article R. 2171-23 du code de la commande publique</w:t>
      </w:r>
      <w:ins w:id="50" w:author="Laurent Bonnard" w:date="2025-03-14T10:14:00Z" w16du:dateUtc="2025-03-14T09:14:00Z">
        <w:r w:rsidR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t>.</w:t>
        </w:r>
      </w:ins>
      <w:del w:id="51" w:author="Laurent Bonnard" w:date="2025-03-14T10:14:00Z" w16du:dateUtc="2025-03-14T09:14:00Z">
        <w:r w:rsidDel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delText>,</w:delText>
        </w:r>
      </w:del>
      <w:del w:id="52" w:author="Laurent Bonnard" w:date="2025-03-14T10:12:00Z" w16du:dateUtc="2025-03-14T09:12:00Z">
        <w:r w:rsidDel="00311E4C">
          <w:rPr>
            <w:rFonts w:asciiTheme="minorHAnsi" w:hAnsiTheme="minorHAnsi" w:cs="Calibri,Bold"/>
            <w:bCs/>
            <w:i/>
            <w:iCs/>
            <w:szCs w:val="22"/>
            <w:lang w:eastAsia="en-US"/>
          </w:rPr>
          <w:delText xml:space="preserve"> la part minimale que le titulaire s’engage à confier, directement ou indirectement, à des petites et moyennes entreprises ou des artisans est fixée à 10% du montant prévisionnel du marché.</w:delText>
        </w:r>
      </w:del>
    </w:p>
    <w:p w14:paraId="4F108930" w14:textId="77777777" w:rsidR="007463C5" w:rsidRPr="00030998" w:rsidRDefault="007463C5" w:rsidP="00030998">
      <w:pPr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i/>
          <w:iCs/>
          <w:szCs w:val="22"/>
          <w:lang w:eastAsia="en-US"/>
        </w:rPr>
      </w:pPr>
    </w:p>
    <w:p w14:paraId="616FFE55" w14:textId="73830E69" w:rsidR="00030998" w:rsidRPr="00030998" w:rsidDel="00311E4C" w:rsidRDefault="007463C5" w:rsidP="00D432A7">
      <w:pPr>
        <w:autoSpaceDE w:val="0"/>
        <w:autoSpaceDN w:val="0"/>
        <w:adjustRightInd w:val="0"/>
        <w:jc w:val="both"/>
        <w:rPr>
          <w:del w:id="53" w:author="Laurent Bonnard" w:date="2025-03-14T10:14:00Z" w16du:dateUtc="2025-03-14T09:14:00Z"/>
          <w:rFonts w:asciiTheme="minorHAnsi" w:hAnsiTheme="minorHAnsi" w:cs="Calibri,Bold"/>
          <w:bCs/>
          <w:szCs w:val="22"/>
          <w:lang w:eastAsia="en-US"/>
        </w:rPr>
      </w:pPr>
      <w:bookmarkStart w:id="54" w:name="_Hlk94177432"/>
      <w:commentRangeStart w:id="55"/>
      <w:del w:id="56" w:author="Laurent Bonnard" w:date="2025-03-14T10:14:00Z" w16du:dateUtc="2025-03-14T09:14:00Z">
        <w:r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Le titulaire </w:delText>
        </w:r>
        <w:r w:rsidR="00030998"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s’engage à transmettre tous les mois à compter de la notification du marché et de façon cohérente avec l’échéancier remis à l’appui de l’offre tous les renseignements relatifs à la mise en </w:delText>
        </w:r>
        <w:r w:rsidR="00030998" w:rsidRPr="00D432A7" w:rsidDel="00311E4C">
          <w:rPr>
            <w:rFonts w:asciiTheme="minorHAnsi" w:hAnsiTheme="minorHAnsi" w:cs="Calibri,Bold"/>
            <w:bCs/>
            <w:szCs w:val="22"/>
            <w:lang w:eastAsia="en-US"/>
          </w:rPr>
          <w:delText>œuvre de l’action</w:delText>
        </w:r>
        <w:bookmarkEnd w:id="54"/>
        <w:r w:rsidR="00030998" w:rsidRPr="00D432A7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 (c</w:delText>
        </w:r>
        <w:r w:rsidR="00DE49C0" w:rsidRPr="00D432A7" w:rsidDel="00311E4C">
          <w:rPr>
            <w:rFonts w:asciiTheme="minorHAnsi" w:hAnsiTheme="minorHAnsi" w:cs="Calibri,Bold"/>
            <w:bCs/>
            <w:szCs w:val="22"/>
            <w:lang w:eastAsia="en-US"/>
          </w:rPr>
          <w:delText>f. Article</w:delText>
        </w:r>
        <w:r w:rsidR="00DE49C0" w:rsidDel="00311E4C">
          <w:rPr>
            <w:rFonts w:asciiTheme="minorHAnsi" w:hAnsiTheme="minorHAnsi" w:cs="Calibri,Bold"/>
            <w:bCs/>
            <w:szCs w:val="22"/>
            <w:lang w:eastAsia="en-US"/>
          </w:rPr>
          <w:delText xml:space="preserve"> 1. 7 du cahier des charges</w:delText>
        </w:r>
        <w:r w:rsidR="00030998" w:rsidRPr="00030998" w:rsidDel="00311E4C">
          <w:rPr>
            <w:rFonts w:asciiTheme="minorHAnsi" w:hAnsiTheme="minorHAnsi" w:cs="Calibri,Bold"/>
            <w:bCs/>
            <w:szCs w:val="22"/>
            <w:lang w:eastAsia="en-US"/>
          </w:rPr>
          <w:delText>).</w:delText>
        </w:r>
      </w:del>
      <w:commentRangeEnd w:id="55"/>
      <w:r w:rsidR="00311E4C">
        <w:rPr>
          <w:rStyle w:val="Marquedecommentaire"/>
          <w:rFonts w:ascii="Calibri" w:eastAsiaTheme="minorEastAsia" w:hAnsi="Calibri" w:cs="Calibri"/>
          <w:color w:val="000000"/>
        </w:rPr>
        <w:commentReference w:id="55"/>
      </w:r>
    </w:p>
    <w:p w14:paraId="7445ACD2" w14:textId="77777777" w:rsidR="00030998" w:rsidRPr="00030998" w:rsidRDefault="00030998" w:rsidP="00030998">
      <w:pPr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Cs w:val="22"/>
          <w:lang w:eastAsia="en-US"/>
        </w:rPr>
      </w:pPr>
    </w:p>
    <w:p w14:paraId="3003DB2B" w14:textId="36CE3D48" w:rsidR="00030998" w:rsidRPr="00312031" w:rsidDel="00311E4C" w:rsidRDefault="00030998" w:rsidP="00030998">
      <w:pPr>
        <w:autoSpaceDE w:val="0"/>
        <w:autoSpaceDN w:val="0"/>
        <w:adjustRightInd w:val="0"/>
        <w:jc w:val="both"/>
        <w:rPr>
          <w:del w:id="57" w:author="Laurent Bonnard" w:date="2025-03-14T10:15:00Z" w16du:dateUtc="2025-03-14T09:15:00Z"/>
          <w:rFonts w:asciiTheme="minorHAnsi" w:hAnsiTheme="minorHAnsi" w:cs="Calibri,Bold"/>
          <w:b/>
          <w:bCs/>
          <w:szCs w:val="22"/>
          <w:lang w:eastAsia="en-US"/>
        </w:rPr>
      </w:pPr>
      <w:del w:id="58" w:author="Laurent Bonnard" w:date="2025-03-14T10:15:00Z" w16du:dateUtc="2025-03-14T09:15:00Z">
        <w:r w:rsidRPr="00312031" w:rsidDel="00311E4C">
          <w:rPr>
            <w:rFonts w:asciiTheme="minorHAnsi" w:hAnsiTheme="minorHAnsi" w:cs="Calibri,Bold"/>
            <w:b/>
            <w:bCs/>
            <w:szCs w:val="22"/>
            <w:lang w:eastAsia="en-US"/>
          </w:rPr>
          <w:lastRenderedPageBreak/>
          <w:delText>Cadre à renseigner impérativement par l’entreprise :</w:delText>
        </w:r>
      </w:del>
    </w:p>
    <w:p w14:paraId="1EFBC33C" w14:textId="2111B9AA" w:rsidR="00030998" w:rsidRPr="00FE094A" w:rsidDel="00311E4C" w:rsidRDefault="00030998" w:rsidP="00030998">
      <w:pPr>
        <w:autoSpaceDE w:val="0"/>
        <w:autoSpaceDN w:val="0"/>
        <w:adjustRightInd w:val="0"/>
        <w:jc w:val="both"/>
        <w:rPr>
          <w:del w:id="59" w:author="Laurent Bonnard" w:date="2025-03-14T10:15:00Z" w16du:dateUtc="2025-03-14T09:15:00Z"/>
          <w:rFonts w:asciiTheme="minorHAnsi" w:hAnsiTheme="minorHAnsi" w:cs="Calibri,Bold"/>
          <w:bCs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030998" w:rsidRPr="00030998" w:rsidDel="00311E4C" w14:paraId="53D256A5" w14:textId="5A879128" w:rsidTr="00C507F9">
        <w:trPr>
          <w:del w:id="60" w:author="Laurent Bonnard" w:date="2025-03-14T10:15:00Z" w16du:dateUtc="2025-03-14T09:15:00Z"/>
        </w:trPr>
        <w:tc>
          <w:tcPr>
            <w:tcW w:w="9921" w:type="dxa"/>
          </w:tcPr>
          <w:p w14:paraId="3B7D9AA1" w14:textId="400C85AD" w:rsidR="00030998" w:rsidRPr="00030998" w:rsidDel="00311E4C" w:rsidRDefault="00030998" w:rsidP="00030998">
            <w:pPr>
              <w:autoSpaceDE w:val="0"/>
              <w:autoSpaceDN w:val="0"/>
              <w:adjustRightInd w:val="0"/>
              <w:jc w:val="both"/>
              <w:rPr>
                <w:del w:id="61" w:author="Laurent Bonnard" w:date="2025-03-14T10:15:00Z" w16du:dateUtc="2025-03-14T09:15:00Z"/>
                <w:rFonts w:asciiTheme="minorHAnsi" w:hAnsiTheme="minorHAnsi" w:cs="Calibri,Bold"/>
                <w:bCs/>
                <w:szCs w:val="22"/>
                <w:lang w:eastAsia="en-US"/>
              </w:rPr>
            </w:pPr>
          </w:p>
          <w:p w14:paraId="5CA1F76A" w14:textId="06B3752C" w:rsidR="00030998" w:rsidRPr="00030998" w:rsidDel="00311E4C" w:rsidRDefault="007463C5" w:rsidP="00030998">
            <w:pPr>
              <w:autoSpaceDE w:val="0"/>
              <w:autoSpaceDN w:val="0"/>
              <w:adjustRightInd w:val="0"/>
              <w:jc w:val="both"/>
              <w:rPr>
                <w:del w:id="62" w:author="Laurent Bonnard" w:date="2025-03-14T10:15:00Z" w16du:dateUtc="2025-03-14T09:15:00Z"/>
                <w:rFonts w:asciiTheme="minorHAnsi" w:hAnsiTheme="minorHAnsi" w:cs="Calibri,Bold"/>
                <w:bCs/>
                <w:szCs w:val="22"/>
                <w:lang w:eastAsia="en-US"/>
              </w:rPr>
            </w:pPr>
            <w:del w:id="63" w:author="Laurent Bonnard" w:date="2025-03-14T10:15:00Z" w16du:dateUtc="2025-03-14T09:15:00Z">
              <w:r w:rsidDel="00311E4C"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delText>Montant en € hors taxes de la part de l’exécution du contrat que le titulaire s’engager à confier à des petites et moyennes entreprises ou à des artisans</w:delText>
              </w:r>
              <w:r w:rsidR="00030998" w:rsidRPr="00030998" w:rsidDel="00311E4C"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delText> :…………………………………………….</w:delText>
              </w:r>
              <w:r w:rsidDel="00311E4C">
                <w:rPr>
                  <w:rFonts w:asciiTheme="minorHAnsi" w:hAnsiTheme="minorHAnsi" w:cs="Calibri,Bold"/>
                  <w:bCs/>
                  <w:szCs w:val="22"/>
                  <w:lang w:eastAsia="en-US"/>
                </w:rPr>
                <w:delText xml:space="preserve"> € HT</w:delText>
              </w:r>
            </w:del>
          </w:p>
          <w:p w14:paraId="4C9D910C" w14:textId="2DA2D30E" w:rsidR="00030998" w:rsidRPr="00030998" w:rsidDel="00311E4C" w:rsidRDefault="00030998" w:rsidP="00030998">
            <w:pPr>
              <w:autoSpaceDE w:val="0"/>
              <w:autoSpaceDN w:val="0"/>
              <w:adjustRightInd w:val="0"/>
              <w:jc w:val="both"/>
              <w:rPr>
                <w:del w:id="64" w:author="Laurent Bonnard" w:date="2025-03-14T10:15:00Z" w16du:dateUtc="2025-03-14T09:15:00Z"/>
                <w:rFonts w:asciiTheme="minorHAnsi" w:hAnsiTheme="minorHAnsi" w:cs="Calibri,Bold"/>
                <w:bCs/>
                <w:szCs w:val="22"/>
                <w:lang w:eastAsia="en-US"/>
              </w:rPr>
            </w:pPr>
          </w:p>
        </w:tc>
      </w:tr>
    </w:tbl>
    <w:p w14:paraId="4752D740" w14:textId="1DD899E7" w:rsidR="00030998" w:rsidRPr="00030998" w:rsidDel="00311E4C" w:rsidRDefault="00030998" w:rsidP="00030998">
      <w:pPr>
        <w:autoSpaceDE w:val="0"/>
        <w:autoSpaceDN w:val="0"/>
        <w:adjustRightInd w:val="0"/>
        <w:jc w:val="both"/>
        <w:rPr>
          <w:del w:id="65" w:author="Laurent Bonnard" w:date="2025-03-14T10:15:00Z" w16du:dateUtc="2025-03-14T09:15:00Z"/>
          <w:rFonts w:asciiTheme="minorHAnsi" w:hAnsiTheme="minorHAnsi" w:cs="Calibri,Bold"/>
          <w:bCs/>
          <w:szCs w:val="22"/>
          <w:lang w:eastAsia="en-US"/>
        </w:rPr>
      </w:pPr>
    </w:p>
    <w:p w14:paraId="75C166AF" w14:textId="77777777" w:rsidR="000F4E93" w:rsidRDefault="000F4E93" w:rsidP="000F4E93">
      <w:pPr>
        <w:jc w:val="both"/>
        <w:rPr>
          <w:rFonts w:ascii="Calibri" w:hAnsi="Calibri"/>
          <w:iCs/>
          <w:sz w:val="20"/>
        </w:rPr>
      </w:pPr>
    </w:p>
    <w:p w14:paraId="178D3054" w14:textId="77777777" w:rsidR="00FE094A" w:rsidRDefault="00FE094A" w:rsidP="000F4E93">
      <w:pPr>
        <w:jc w:val="both"/>
        <w:rPr>
          <w:rFonts w:ascii="Calibri" w:hAnsi="Calibri"/>
          <w:iCs/>
          <w:sz w:val="20"/>
        </w:rPr>
      </w:pPr>
    </w:p>
    <w:p w14:paraId="1E83B799" w14:textId="77777777" w:rsidR="00FE094A" w:rsidRDefault="00FE094A" w:rsidP="000F4E93">
      <w:pPr>
        <w:jc w:val="both"/>
        <w:rPr>
          <w:rFonts w:ascii="Calibri" w:hAnsi="Calibri"/>
          <w:iCs/>
          <w:sz w:val="20"/>
        </w:rPr>
      </w:pPr>
    </w:p>
    <w:p w14:paraId="3E271B16" w14:textId="77777777" w:rsidR="00FE094A" w:rsidRPr="00CB4F16" w:rsidRDefault="00FE094A" w:rsidP="000F4E93">
      <w:pPr>
        <w:jc w:val="both"/>
        <w:rPr>
          <w:rFonts w:ascii="Calibri" w:hAnsi="Calibri"/>
          <w:iCs/>
          <w:sz w:val="20"/>
        </w:rPr>
      </w:pPr>
    </w:p>
    <w:p w14:paraId="7B3C9AF5" w14:textId="77777777" w:rsidR="000F4E93" w:rsidRPr="00792D3B" w:rsidRDefault="000F4E93" w:rsidP="00AA007A">
      <w:pPr>
        <w:jc w:val="both"/>
        <w:rPr>
          <w:rFonts w:asciiTheme="minorHAnsi" w:hAnsiTheme="minorHAnsi"/>
        </w:rPr>
      </w:pPr>
    </w:p>
    <w:sectPr w:rsidR="000F4E93" w:rsidRPr="00792D3B" w:rsidSect="00C05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5" w:author="Laurent Bonnard" w:date="2025-03-14T10:15:00Z" w:initials="LBO">
    <w:p w14:paraId="10A70F4A" w14:textId="77777777" w:rsidR="00311E4C" w:rsidRDefault="00311E4C" w:rsidP="00311E4C">
      <w:pPr>
        <w:pStyle w:val="Commentaire"/>
        <w:jc w:val="left"/>
      </w:pPr>
      <w:r>
        <w:rPr>
          <w:rStyle w:val="Marquedecommentaire"/>
        </w:rPr>
        <w:annotationRef/>
      </w:r>
      <w:r>
        <w:t>@GPA : un tel échéancier n’est pas prévu.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A70F4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9EA5323" w16cex:dateUtc="2025-03-14T09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A70F4A" w16cid:durableId="69EA532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32330"/>
    <w:multiLevelType w:val="hybridMultilevel"/>
    <w:tmpl w:val="090C7BC6"/>
    <w:lvl w:ilvl="0" w:tplc="7ADA887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,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313588"/>
    <w:multiLevelType w:val="hybridMultilevel"/>
    <w:tmpl w:val="6C5ED7F8"/>
    <w:lvl w:ilvl="0" w:tplc="DF100F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A7FCB"/>
    <w:multiLevelType w:val="singleLevel"/>
    <w:tmpl w:val="FE1E72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75A16404"/>
    <w:multiLevelType w:val="hybridMultilevel"/>
    <w:tmpl w:val="6B004944"/>
    <w:lvl w:ilvl="0" w:tplc="B65C6CB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290402">
    <w:abstractNumId w:val="2"/>
  </w:num>
  <w:num w:numId="2" w16cid:durableId="1921982451">
    <w:abstractNumId w:val="1"/>
  </w:num>
  <w:num w:numId="3" w16cid:durableId="595944250">
    <w:abstractNumId w:val="3"/>
  </w:num>
  <w:num w:numId="4" w16cid:durableId="176792568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ent Bonnard">
    <w15:presenceInfo w15:providerId="None" w15:userId="Laurent Bonn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D3B"/>
    <w:rsid w:val="00030998"/>
    <w:rsid w:val="000A586B"/>
    <w:rsid w:val="000F4E93"/>
    <w:rsid w:val="00127588"/>
    <w:rsid w:val="001412B6"/>
    <w:rsid w:val="001469C0"/>
    <w:rsid w:val="00204554"/>
    <w:rsid w:val="002145D3"/>
    <w:rsid w:val="002D4A89"/>
    <w:rsid w:val="00311E4C"/>
    <w:rsid w:val="00312031"/>
    <w:rsid w:val="003522B4"/>
    <w:rsid w:val="00376256"/>
    <w:rsid w:val="003D6E85"/>
    <w:rsid w:val="004B5D4B"/>
    <w:rsid w:val="005850AF"/>
    <w:rsid w:val="005A266A"/>
    <w:rsid w:val="005C033C"/>
    <w:rsid w:val="00681CA4"/>
    <w:rsid w:val="0071415D"/>
    <w:rsid w:val="007156D4"/>
    <w:rsid w:val="007463C5"/>
    <w:rsid w:val="00787FC5"/>
    <w:rsid w:val="00792D3B"/>
    <w:rsid w:val="00865591"/>
    <w:rsid w:val="008715A2"/>
    <w:rsid w:val="008D7A7A"/>
    <w:rsid w:val="0090620E"/>
    <w:rsid w:val="00934ED4"/>
    <w:rsid w:val="00937FF4"/>
    <w:rsid w:val="009A0923"/>
    <w:rsid w:val="009A366B"/>
    <w:rsid w:val="009A48E9"/>
    <w:rsid w:val="00A27A40"/>
    <w:rsid w:val="00A80413"/>
    <w:rsid w:val="00AA007A"/>
    <w:rsid w:val="00AC623D"/>
    <w:rsid w:val="00AF6919"/>
    <w:rsid w:val="00B610C2"/>
    <w:rsid w:val="00BB6892"/>
    <w:rsid w:val="00BE11D8"/>
    <w:rsid w:val="00C05FD3"/>
    <w:rsid w:val="00CA3D73"/>
    <w:rsid w:val="00CD1609"/>
    <w:rsid w:val="00D432A7"/>
    <w:rsid w:val="00DB3C8D"/>
    <w:rsid w:val="00DE49C0"/>
    <w:rsid w:val="00EB3982"/>
    <w:rsid w:val="00FB20CF"/>
    <w:rsid w:val="00FE094A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45836"/>
  <w15:docId w15:val="{45540924-DA20-4B52-A0B3-19D2FF7F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D3B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792D3B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92D3B"/>
    <w:rPr>
      <w:rFonts w:ascii="Times New Roman" w:eastAsia="Times New Roman" w:hAnsi="Times New Roman" w:cs="Times New Roman"/>
      <w:b/>
      <w:bCs/>
      <w:kern w:val="28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792D3B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F4E93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Univers (W1)" w:hAnsi="Univers (W1)"/>
    </w:rPr>
  </w:style>
  <w:style w:type="character" w:customStyle="1" w:styleId="En-tteCar">
    <w:name w:val="En-tête Car"/>
    <w:basedOn w:val="Policepardfaut"/>
    <w:link w:val="En-tte"/>
    <w:uiPriority w:val="99"/>
    <w:rsid w:val="000F4E93"/>
    <w:rPr>
      <w:rFonts w:ascii="Univers (W1)" w:eastAsia="Times New Roman" w:hAnsi="Univers (W1)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4E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4E93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0F4E93"/>
    <w:pPr>
      <w:spacing w:after="0" w:line="240" w:lineRule="auto"/>
    </w:pPr>
    <w:rPr>
      <w:rFonts w:eastAsiaTheme="minorEastAsia"/>
      <w:sz w:val="24"/>
      <w:szCs w:val="24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030998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463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63C5"/>
    <w:pPr>
      <w:widowControl w:val="0"/>
      <w:autoSpaceDE w:val="0"/>
      <w:autoSpaceDN w:val="0"/>
      <w:adjustRightInd w:val="0"/>
      <w:spacing w:after="200"/>
      <w:jc w:val="both"/>
    </w:pPr>
    <w:rPr>
      <w:rFonts w:ascii="Calibri" w:eastAsiaTheme="minorEastAsia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463C5"/>
    <w:rPr>
      <w:rFonts w:ascii="Calibri" w:eastAsiaTheme="minorEastAsia" w:hAnsi="Calibri" w:cs="Calibri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63C5"/>
    <w:pPr>
      <w:widowControl/>
      <w:autoSpaceDE/>
      <w:autoSpaceDN/>
      <w:adjustRightInd/>
      <w:spacing w:after="0"/>
      <w:jc w:val="left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63C5"/>
    <w:rPr>
      <w:rFonts w:ascii="Times New Roman" w:eastAsia="Times New Roman" w:hAnsi="Times New Roman" w:cs="Times New Roman"/>
      <w:b/>
      <w:bCs/>
      <w:color w:val="000000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681CA4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430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A.Delfosse</dc:creator>
  <cp:lastModifiedBy>Laurent Bonnard</cp:lastModifiedBy>
  <cp:revision>6</cp:revision>
  <cp:lastPrinted>2016-02-10T09:42:00Z</cp:lastPrinted>
  <dcterms:created xsi:type="dcterms:W3CDTF">2022-01-27T10:44:00Z</dcterms:created>
  <dcterms:modified xsi:type="dcterms:W3CDTF">2025-03-14T09:16:00Z</dcterms:modified>
</cp:coreProperties>
</file>